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8D394C">
        <w:trPr>
          <w:trHeight w:val="62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33C4C34" w:rsidR="00067FE2" w:rsidRDefault="008D394C" w:rsidP="00F44236">
            <w:pPr>
              <w:pStyle w:val="Header"/>
            </w:pPr>
            <w:hyperlink r:id="rId8" w:history="1">
              <w:r w:rsidRPr="008D394C">
                <w:rPr>
                  <w:rStyle w:val="Hyperlink"/>
                </w:rPr>
                <w:t>1308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DD50D1E" w:rsidR="00067FE2" w:rsidRDefault="00B47E1B" w:rsidP="00F44236">
            <w:pPr>
              <w:pStyle w:val="Header"/>
            </w:pPr>
            <w:r>
              <w:t xml:space="preserve">Board Priority - </w:t>
            </w:r>
            <w:r w:rsidR="008D394C">
              <w:t>Related to NOGRR282, Large Electronic Load Ride-Through Requirements</w:t>
            </w:r>
          </w:p>
        </w:tc>
      </w:tr>
      <w:tr w:rsidR="006C731D" w:rsidRPr="00E01925" w14:paraId="398BCBF4" w14:textId="77777777" w:rsidTr="00BC2D06">
        <w:trPr>
          <w:trHeight w:val="518"/>
        </w:trPr>
        <w:tc>
          <w:tcPr>
            <w:tcW w:w="2880" w:type="dxa"/>
            <w:gridSpan w:val="2"/>
            <w:shd w:val="clear" w:color="auto" w:fill="FFFFFF"/>
            <w:vAlign w:val="center"/>
          </w:tcPr>
          <w:p w14:paraId="3A20C7F8" w14:textId="66BE9211" w:rsidR="006C731D" w:rsidRPr="00E01925" w:rsidRDefault="006C731D" w:rsidP="006C731D">
            <w:pPr>
              <w:pStyle w:val="Header"/>
              <w:rPr>
                <w:bCs w:val="0"/>
              </w:rPr>
            </w:pPr>
            <w:r w:rsidRPr="0027027D">
              <w:t>Date of Decision</w:t>
            </w:r>
          </w:p>
        </w:tc>
        <w:tc>
          <w:tcPr>
            <w:tcW w:w="7560" w:type="dxa"/>
            <w:gridSpan w:val="2"/>
            <w:vAlign w:val="center"/>
          </w:tcPr>
          <w:p w14:paraId="16A45634" w14:textId="78809569" w:rsidR="006C731D" w:rsidRPr="00E01925" w:rsidRDefault="006C731D" w:rsidP="006C731D">
            <w:pPr>
              <w:pStyle w:val="NormalArial"/>
              <w:spacing w:before="120" w:after="120"/>
            </w:pPr>
            <w:r>
              <w:t>December 10</w:t>
            </w:r>
            <w:r w:rsidRPr="0027027D">
              <w:t>, 202</w:t>
            </w:r>
            <w:r>
              <w:t>5</w:t>
            </w:r>
          </w:p>
        </w:tc>
      </w:tr>
      <w:tr w:rsidR="006C731D" w:rsidRPr="00E01925" w14:paraId="05302E45" w14:textId="77777777" w:rsidTr="00BC2D06">
        <w:trPr>
          <w:trHeight w:val="518"/>
        </w:trPr>
        <w:tc>
          <w:tcPr>
            <w:tcW w:w="2880" w:type="dxa"/>
            <w:gridSpan w:val="2"/>
            <w:shd w:val="clear" w:color="auto" w:fill="FFFFFF"/>
            <w:vAlign w:val="center"/>
          </w:tcPr>
          <w:p w14:paraId="683FBCB2" w14:textId="32956039" w:rsidR="006C731D" w:rsidRPr="00E01925" w:rsidRDefault="006C731D" w:rsidP="006C731D">
            <w:pPr>
              <w:pStyle w:val="Header"/>
              <w:rPr>
                <w:bCs w:val="0"/>
              </w:rPr>
            </w:pPr>
            <w:r w:rsidRPr="0027027D">
              <w:t>Action</w:t>
            </w:r>
          </w:p>
        </w:tc>
        <w:tc>
          <w:tcPr>
            <w:tcW w:w="7560" w:type="dxa"/>
            <w:gridSpan w:val="2"/>
            <w:vAlign w:val="center"/>
          </w:tcPr>
          <w:p w14:paraId="7036E65B" w14:textId="63DD66DD" w:rsidR="006C731D" w:rsidRDefault="006C731D" w:rsidP="006C731D">
            <w:pPr>
              <w:pStyle w:val="NormalArial"/>
              <w:spacing w:before="120" w:after="120"/>
            </w:pPr>
            <w:r>
              <w:t>Tabled</w:t>
            </w:r>
          </w:p>
        </w:tc>
      </w:tr>
      <w:tr w:rsidR="00B47E1B" w:rsidRPr="00E01925" w14:paraId="611FF0D7" w14:textId="77777777" w:rsidTr="00BC2D06">
        <w:trPr>
          <w:trHeight w:val="518"/>
        </w:trPr>
        <w:tc>
          <w:tcPr>
            <w:tcW w:w="2880" w:type="dxa"/>
            <w:gridSpan w:val="2"/>
            <w:shd w:val="clear" w:color="auto" w:fill="FFFFFF"/>
            <w:vAlign w:val="center"/>
          </w:tcPr>
          <w:p w14:paraId="1309EA36" w14:textId="3963F485" w:rsidR="00B47E1B" w:rsidRPr="00E01925" w:rsidRDefault="00B47E1B" w:rsidP="00B47E1B">
            <w:pPr>
              <w:pStyle w:val="Header"/>
              <w:rPr>
                <w:bCs w:val="0"/>
              </w:rPr>
            </w:pPr>
            <w:r w:rsidRPr="0027027D">
              <w:t xml:space="preserve">Timeline </w:t>
            </w:r>
          </w:p>
        </w:tc>
        <w:tc>
          <w:tcPr>
            <w:tcW w:w="7560" w:type="dxa"/>
            <w:gridSpan w:val="2"/>
            <w:vAlign w:val="center"/>
          </w:tcPr>
          <w:p w14:paraId="7E6AC54C" w14:textId="1A2E22A4" w:rsidR="00B47E1B" w:rsidRDefault="00B47E1B" w:rsidP="00B47E1B">
            <w:pPr>
              <w:pStyle w:val="NormalArial"/>
              <w:spacing w:before="120" w:after="120"/>
            </w:pPr>
            <w:r>
              <w:t xml:space="preserve">Urgent – On 12/8/25, the Board designated Nodal Protocol Revision Request (NPRR) 1308 a Board Priority Revision Request. </w:t>
            </w:r>
          </w:p>
        </w:tc>
      </w:tr>
      <w:tr w:rsidR="00B47E1B" w:rsidRPr="00E01925" w14:paraId="0DE44869" w14:textId="77777777" w:rsidTr="00BC2D06">
        <w:trPr>
          <w:trHeight w:val="518"/>
        </w:trPr>
        <w:tc>
          <w:tcPr>
            <w:tcW w:w="2880" w:type="dxa"/>
            <w:gridSpan w:val="2"/>
            <w:shd w:val="clear" w:color="auto" w:fill="FFFFFF"/>
            <w:vAlign w:val="center"/>
          </w:tcPr>
          <w:p w14:paraId="0403782C" w14:textId="3B4700D3" w:rsidR="00B47E1B" w:rsidRPr="00E01925" w:rsidRDefault="00B47E1B" w:rsidP="00B47E1B">
            <w:pPr>
              <w:pStyle w:val="Header"/>
              <w:rPr>
                <w:bCs w:val="0"/>
              </w:rPr>
            </w:pPr>
            <w:r w:rsidRPr="0027027D">
              <w:t>Proposed Effective Date</w:t>
            </w:r>
          </w:p>
        </w:tc>
        <w:tc>
          <w:tcPr>
            <w:tcW w:w="7560" w:type="dxa"/>
            <w:gridSpan w:val="2"/>
            <w:vAlign w:val="center"/>
          </w:tcPr>
          <w:p w14:paraId="1425EC3B" w14:textId="592A6A74" w:rsidR="00B47E1B" w:rsidRDefault="00B47E1B" w:rsidP="00B47E1B">
            <w:pPr>
              <w:pStyle w:val="NormalArial"/>
              <w:spacing w:before="120" w:after="120"/>
            </w:pPr>
            <w:r>
              <w:t>To be determined</w:t>
            </w:r>
          </w:p>
        </w:tc>
      </w:tr>
      <w:tr w:rsidR="00B47E1B" w:rsidRPr="00E01925" w14:paraId="4073B1D9" w14:textId="77777777" w:rsidTr="00BC2D06">
        <w:trPr>
          <w:trHeight w:val="518"/>
        </w:trPr>
        <w:tc>
          <w:tcPr>
            <w:tcW w:w="2880" w:type="dxa"/>
            <w:gridSpan w:val="2"/>
            <w:shd w:val="clear" w:color="auto" w:fill="FFFFFF"/>
            <w:vAlign w:val="center"/>
          </w:tcPr>
          <w:p w14:paraId="1D34261D" w14:textId="072A2A3B" w:rsidR="00B47E1B" w:rsidRPr="00E01925" w:rsidRDefault="00B47E1B" w:rsidP="00B47E1B">
            <w:pPr>
              <w:pStyle w:val="Header"/>
              <w:rPr>
                <w:bCs w:val="0"/>
              </w:rPr>
            </w:pPr>
            <w:r w:rsidRPr="0027027D">
              <w:t>Priority and Rank Assigned</w:t>
            </w:r>
          </w:p>
        </w:tc>
        <w:tc>
          <w:tcPr>
            <w:tcW w:w="7560" w:type="dxa"/>
            <w:gridSpan w:val="2"/>
            <w:vAlign w:val="center"/>
          </w:tcPr>
          <w:p w14:paraId="74A6DCDB" w14:textId="106DFC2D" w:rsidR="00B47E1B" w:rsidRDefault="00B47E1B" w:rsidP="00B47E1B">
            <w:pPr>
              <w:pStyle w:val="NormalArial"/>
              <w:spacing w:before="120" w:after="120"/>
            </w:pPr>
            <w:r>
              <w:t>To be determined</w:t>
            </w:r>
          </w:p>
        </w:tc>
      </w:tr>
      <w:tr w:rsidR="00B47E1B"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B47E1B" w:rsidRDefault="00B47E1B" w:rsidP="00B47E1B">
            <w:pPr>
              <w:pStyle w:val="Header"/>
            </w:pPr>
            <w:r>
              <w:t xml:space="preserve">Nodal Protocol Sections Requiring Revision </w:t>
            </w:r>
          </w:p>
        </w:tc>
        <w:tc>
          <w:tcPr>
            <w:tcW w:w="7560" w:type="dxa"/>
            <w:gridSpan w:val="2"/>
            <w:tcBorders>
              <w:top w:val="single" w:sz="4" w:space="0" w:color="auto"/>
            </w:tcBorders>
            <w:vAlign w:val="center"/>
          </w:tcPr>
          <w:p w14:paraId="4D999F93" w14:textId="77777777" w:rsidR="00B47E1B" w:rsidRDefault="00B47E1B" w:rsidP="00B47E1B">
            <w:pPr>
              <w:pStyle w:val="NormalArial"/>
            </w:pPr>
            <w:r>
              <w:t>2.1, Definitions</w:t>
            </w:r>
          </w:p>
          <w:p w14:paraId="3356516F" w14:textId="5D483738" w:rsidR="00B47E1B" w:rsidRPr="00FB509B" w:rsidRDefault="00B47E1B" w:rsidP="00B47E1B">
            <w:pPr>
              <w:pStyle w:val="NormalArial"/>
            </w:pPr>
            <w:r>
              <w:t>2.2, Acronyms and Abbreviations</w:t>
            </w:r>
          </w:p>
        </w:tc>
      </w:tr>
      <w:tr w:rsidR="00B47E1B"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B47E1B" w:rsidRDefault="00B47E1B" w:rsidP="00B47E1B">
            <w:pPr>
              <w:pStyle w:val="Header"/>
            </w:pPr>
            <w:r>
              <w:t>Related Documents Requiring Revision/Related Revision Requests</w:t>
            </w:r>
          </w:p>
        </w:tc>
        <w:tc>
          <w:tcPr>
            <w:tcW w:w="7560" w:type="dxa"/>
            <w:gridSpan w:val="2"/>
            <w:tcBorders>
              <w:bottom w:val="single" w:sz="4" w:space="0" w:color="auto"/>
            </w:tcBorders>
            <w:vAlign w:val="center"/>
          </w:tcPr>
          <w:p w14:paraId="5D9AA7D2" w14:textId="37CEBF70" w:rsidR="00B47E1B" w:rsidRPr="00FB509B" w:rsidRDefault="00B47E1B" w:rsidP="00B47E1B">
            <w:pPr>
              <w:pStyle w:val="NormalArial"/>
              <w:spacing w:before="120" w:after="120"/>
            </w:pPr>
            <w:r>
              <w:t>Nodal Operating Guide Revision Request (NOGRR) 282, Board Priority - Large Electronic Load Ride-Through Requirements</w:t>
            </w:r>
          </w:p>
        </w:tc>
      </w:tr>
      <w:tr w:rsidR="00B47E1B"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B47E1B" w:rsidRDefault="00B47E1B" w:rsidP="00B47E1B">
            <w:pPr>
              <w:pStyle w:val="Header"/>
            </w:pPr>
            <w:r>
              <w:t>Revision Description</w:t>
            </w:r>
          </w:p>
        </w:tc>
        <w:tc>
          <w:tcPr>
            <w:tcW w:w="7560" w:type="dxa"/>
            <w:gridSpan w:val="2"/>
            <w:tcBorders>
              <w:bottom w:val="single" w:sz="4" w:space="0" w:color="auto"/>
            </w:tcBorders>
            <w:vAlign w:val="center"/>
          </w:tcPr>
          <w:p w14:paraId="6A00AE95" w14:textId="0B8BD410" w:rsidR="00B47E1B" w:rsidRPr="00FB509B" w:rsidRDefault="00B47E1B" w:rsidP="00B47E1B">
            <w:pPr>
              <w:pStyle w:val="NormalArial"/>
              <w:spacing w:before="120" w:after="120"/>
            </w:pPr>
            <w:r>
              <w:t>This NPRR defines Large Electronic Load (LEL).</w:t>
            </w:r>
          </w:p>
        </w:tc>
      </w:tr>
      <w:tr w:rsidR="00B47E1B" w14:paraId="7C0519CA" w14:textId="77777777" w:rsidTr="00625E5D">
        <w:trPr>
          <w:trHeight w:val="518"/>
        </w:trPr>
        <w:tc>
          <w:tcPr>
            <w:tcW w:w="2880" w:type="dxa"/>
            <w:gridSpan w:val="2"/>
            <w:shd w:val="clear" w:color="auto" w:fill="FFFFFF"/>
            <w:vAlign w:val="center"/>
          </w:tcPr>
          <w:p w14:paraId="3F1E5650" w14:textId="77777777" w:rsidR="00B47E1B" w:rsidRDefault="00B47E1B" w:rsidP="00B47E1B">
            <w:pPr>
              <w:pStyle w:val="Header"/>
            </w:pPr>
            <w:r>
              <w:t>Reason for Revision</w:t>
            </w:r>
          </w:p>
        </w:tc>
        <w:tc>
          <w:tcPr>
            <w:tcW w:w="7560" w:type="dxa"/>
            <w:gridSpan w:val="2"/>
            <w:vAlign w:val="center"/>
          </w:tcPr>
          <w:p w14:paraId="43F2A15B" w14:textId="0F5C61EF" w:rsidR="00B47E1B" w:rsidRDefault="00B47E1B" w:rsidP="00B47E1B">
            <w:pPr>
              <w:pStyle w:val="NormalArial"/>
              <w:tabs>
                <w:tab w:val="left" w:pos="432"/>
              </w:tabs>
              <w:spacing w:before="120"/>
              <w:ind w:left="432" w:hanging="432"/>
              <w:rPr>
                <w:rFonts w:cs="Arial"/>
                <w:color w:val="000000"/>
              </w:rPr>
            </w:pPr>
            <w:r>
              <w:rPr>
                <w:noProof/>
              </w:rPr>
              <w:drawing>
                <wp:inline distT="0" distB="0" distL="0" distR="0" wp14:anchorId="167A34B0" wp14:editId="6943F144">
                  <wp:extent cx="201295" cy="189230"/>
                  <wp:effectExtent l="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189230"/>
                          </a:xfrm>
                          <a:prstGeom prst="rect">
                            <a:avLst/>
                          </a:prstGeom>
                          <a:noFill/>
                        </pic:spPr>
                      </pic:pic>
                    </a:graphicData>
                  </a:graphic>
                </wp:inline>
              </w:drawing>
            </w:r>
            <w:r w:rsidRPr="006629C8">
              <w:t xml:space="preserve"> </w:t>
            </w:r>
            <w:r w:rsidR="002375EB">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F28EFD1" w:rsidR="00B47E1B" w:rsidRPr="00BD53C5" w:rsidRDefault="00773B63" w:rsidP="00B47E1B">
            <w:pPr>
              <w:pStyle w:val="NormalArial"/>
              <w:tabs>
                <w:tab w:val="left" w:pos="432"/>
              </w:tabs>
              <w:spacing w:before="120"/>
              <w:ind w:left="432" w:hanging="432"/>
              <w:rPr>
                <w:rFonts w:cs="Arial"/>
                <w:color w:val="000000"/>
              </w:rPr>
            </w:pPr>
            <w:r>
              <w:pict w14:anchorId="61332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1" o:title=""/>
                </v:shape>
              </w:pict>
            </w:r>
            <w:r w:rsidR="00B47E1B" w:rsidRPr="00CD242D">
              <w:t xml:space="preserve">  </w:t>
            </w:r>
            <w:hyperlink r:id="rId12" w:history="1">
              <w:r w:rsidR="00B47E1B" w:rsidRPr="00BD53C5">
                <w:rPr>
                  <w:rStyle w:val="Hyperlink"/>
                  <w:rFonts w:cs="Arial"/>
                </w:rPr>
                <w:t>Strategic Plan</w:t>
              </w:r>
            </w:hyperlink>
            <w:r w:rsidR="00B47E1B">
              <w:rPr>
                <w:rFonts w:cs="Arial"/>
                <w:color w:val="000000"/>
              </w:rPr>
              <w:t xml:space="preserve"> Objective 2 - </w:t>
            </w:r>
            <w:r w:rsidR="00B47E1B" w:rsidRPr="00BD53C5">
              <w:rPr>
                <w:rFonts w:cs="Arial"/>
                <w:color w:val="000000"/>
              </w:rPr>
              <w:t>Enhance the ERCOT region’s economic competitiveness</w:t>
            </w:r>
            <w:r w:rsidR="00B47E1B">
              <w:rPr>
                <w:rFonts w:cs="Arial"/>
                <w:color w:val="000000"/>
              </w:rPr>
              <w:t xml:space="preserve"> </w:t>
            </w:r>
            <w:r w:rsidR="00B47E1B" w:rsidRPr="00BD53C5">
              <w:rPr>
                <w:rFonts w:cs="Arial"/>
                <w:color w:val="000000"/>
              </w:rPr>
              <w:t>with respect to trends in wholesale power rates and retail</w:t>
            </w:r>
            <w:r w:rsidR="00B47E1B">
              <w:rPr>
                <w:rFonts w:cs="Arial"/>
                <w:color w:val="000000"/>
              </w:rPr>
              <w:t xml:space="preserve"> </w:t>
            </w:r>
            <w:r w:rsidR="00B47E1B" w:rsidRPr="00BD53C5">
              <w:rPr>
                <w:rFonts w:cs="Arial"/>
                <w:color w:val="000000"/>
              </w:rPr>
              <w:t>electricity prices to consumers</w:t>
            </w:r>
          </w:p>
          <w:p w14:paraId="7B3D991B" w14:textId="27B2F368" w:rsidR="00B47E1B" w:rsidRPr="00BD53C5" w:rsidRDefault="00773B63" w:rsidP="00B47E1B">
            <w:pPr>
              <w:pStyle w:val="NormalArial"/>
              <w:spacing w:before="120"/>
              <w:ind w:left="432" w:hanging="432"/>
              <w:rPr>
                <w:rFonts w:cs="Arial"/>
                <w:color w:val="000000"/>
              </w:rPr>
            </w:pPr>
            <w:r>
              <w:pict w14:anchorId="021A3F14">
                <v:shape id="_x0000_i1026" type="#_x0000_t75" style="width:15.6pt;height:15pt">
                  <v:imagedata r:id="rId11" o:title=""/>
                </v:shape>
              </w:pict>
            </w:r>
            <w:r w:rsidR="00B47E1B" w:rsidRPr="006629C8">
              <w:t xml:space="preserve">  </w:t>
            </w:r>
            <w:hyperlink r:id="rId13" w:history="1">
              <w:r w:rsidR="00B47E1B" w:rsidRPr="00BD53C5">
                <w:rPr>
                  <w:rStyle w:val="Hyperlink"/>
                  <w:rFonts w:cs="Arial"/>
                </w:rPr>
                <w:t>Strategic Plan</w:t>
              </w:r>
            </w:hyperlink>
            <w:r w:rsidR="00B47E1B">
              <w:rPr>
                <w:rFonts w:cs="Arial"/>
                <w:color w:val="000000"/>
              </w:rPr>
              <w:t xml:space="preserve"> Objective 3 - </w:t>
            </w:r>
            <w:r w:rsidR="00B47E1B" w:rsidRPr="00BD53C5">
              <w:rPr>
                <w:rFonts w:cs="Arial"/>
                <w:color w:val="000000"/>
              </w:rPr>
              <w:t>Advance ERCOT, Inc. as an</w:t>
            </w:r>
            <w:r w:rsidR="00B47E1B">
              <w:rPr>
                <w:rFonts w:cs="Arial"/>
                <w:color w:val="000000"/>
              </w:rPr>
              <w:t xml:space="preserve"> </w:t>
            </w:r>
            <w:r w:rsidR="00B47E1B" w:rsidRPr="00BD53C5">
              <w:rPr>
                <w:rFonts w:cs="Arial"/>
                <w:color w:val="000000"/>
              </w:rPr>
              <w:t>independent leading</w:t>
            </w:r>
            <w:r w:rsidR="00B47E1B">
              <w:rPr>
                <w:rFonts w:cs="Arial"/>
                <w:color w:val="000000"/>
              </w:rPr>
              <w:t xml:space="preserve"> </w:t>
            </w:r>
            <w:r w:rsidR="00B47E1B" w:rsidRPr="00BD53C5">
              <w:rPr>
                <w:rFonts w:cs="Arial"/>
                <w:color w:val="000000"/>
              </w:rPr>
              <w:t>industry expert and an employer of choice by fostering</w:t>
            </w:r>
            <w:r w:rsidR="00B47E1B">
              <w:rPr>
                <w:rFonts w:cs="Arial"/>
                <w:color w:val="000000"/>
              </w:rPr>
              <w:t xml:space="preserve"> </w:t>
            </w:r>
            <w:r w:rsidR="00B47E1B" w:rsidRPr="00BD53C5">
              <w:rPr>
                <w:rFonts w:cs="Arial"/>
                <w:color w:val="000000"/>
              </w:rPr>
              <w:t>innovation, investing in our people, and emphasizing the</w:t>
            </w:r>
            <w:r w:rsidR="00B47E1B">
              <w:rPr>
                <w:rFonts w:cs="Arial"/>
                <w:color w:val="000000"/>
              </w:rPr>
              <w:t xml:space="preserve"> </w:t>
            </w:r>
            <w:r w:rsidR="00B47E1B" w:rsidRPr="00BD53C5">
              <w:rPr>
                <w:rFonts w:cs="Arial"/>
                <w:color w:val="000000"/>
              </w:rPr>
              <w:t>importance of our mission</w:t>
            </w:r>
          </w:p>
          <w:p w14:paraId="0E922105" w14:textId="29F021F2" w:rsidR="00B47E1B" w:rsidRDefault="00773B63" w:rsidP="00B47E1B">
            <w:pPr>
              <w:pStyle w:val="NormalArial"/>
              <w:spacing w:before="120"/>
              <w:rPr>
                <w:iCs/>
                <w:kern w:val="24"/>
              </w:rPr>
            </w:pPr>
            <w:r>
              <w:pict w14:anchorId="200A7673">
                <v:shape id="_x0000_i1027" type="#_x0000_t75" style="width:15.6pt;height:15pt">
                  <v:imagedata r:id="rId11" o:title=""/>
                </v:shape>
              </w:pict>
            </w:r>
            <w:r w:rsidR="00B47E1B" w:rsidRPr="006629C8">
              <w:t xml:space="preserve">  </w:t>
            </w:r>
            <w:r w:rsidR="00B47E1B" w:rsidRPr="00344591">
              <w:rPr>
                <w:iCs/>
                <w:kern w:val="24"/>
              </w:rPr>
              <w:t>General system and/or process improvement(s)</w:t>
            </w:r>
          </w:p>
          <w:p w14:paraId="17096D73" w14:textId="38C0B80A" w:rsidR="00B47E1B" w:rsidRDefault="00773B63" w:rsidP="00B47E1B">
            <w:pPr>
              <w:pStyle w:val="NormalArial"/>
              <w:spacing w:before="120"/>
              <w:rPr>
                <w:iCs/>
                <w:kern w:val="24"/>
              </w:rPr>
            </w:pPr>
            <w:r>
              <w:pict w14:anchorId="4C6ED319">
                <v:shape id="_x0000_i1028" type="#_x0000_t75" style="width:15.6pt;height:15pt">
                  <v:imagedata r:id="rId11" o:title=""/>
                </v:shape>
              </w:pict>
            </w:r>
            <w:r w:rsidR="00B47E1B" w:rsidRPr="006629C8">
              <w:t xml:space="preserve">  </w:t>
            </w:r>
            <w:r w:rsidR="00B47E1B">
              <w:rPr>
                <w:iCs/>
                <w:kern w:val="24"/>
              </w:rPr>
              <w:t>Regulatory requirements</w:t>
            </w:r>
          </w:p>
          <w:p w14:paraId="5FB89AD5" w14:textId="2B1EA28B" w:rsidR="00B47E1B" w:rsidRPr="00CD242D" w:rsidRDefault="00773B63" w:rsidP="00B47E1B">
            <w:pPr>
              <w:pStyle w:val="NormalArial"/>
              <w:spacing w:before="120"/>
              <w:rPr>
                <w:rFonts w:cs="Arial"/>
                <w:color w:val="000000"/>
              </w:rPr>
            </w:pPr>
            <w:r>
              <w:pict w14:anchorId="52A53E32">
                <v:shape id="_x0000_i1029" type="#_x0000_t75" style="width:15.6pt;height:15pt">
                  <v:imagedata r:id="rId11" o:title=""/>
                </v:shape>
              </w:pict>
            </w:r>
            <w:r w:rsidR="00B47E1B" w:rsidRPr="006629C8">
              <w:t xml:space="preserve">  </w:t>
            </w:r>
            <w:r w:rsidR="00B47E1B">
              <w:rPr>
                <w:rFonts w:cs="Arial"/>
                <w:color w:val="000000"/>
              </w:rPr>
              <w:t>ERCOT Board/PUCT Directive</w:t>
            </w:r>
          </w:p>
          <w:p w14:paraId="2CABC3A3" w14:textId="77777777" w:rsidR="00B47E1B" w:rsidRDefault="00B47E1B" w:rsidP="00B47E1B">
            <w:pPr>
              <w:pStyle w:val="NormalArial"/>
              <w:rPr>
                <w:i/>
                <w:sz w:val="20"/>
                <w:szCs w:val="20"/>
              </w:rPr>
            </w:pPr>
          </w:p>
          <w:p w14:paraId="4818D736" w14:textId="34047D8E" w:rsidR="00B47E1B" w:rsidRPr="00176375" w:rsidRDefault="00B47E1B" w:rsidP="00B47E1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B47E1B" w14:paraId="3F80A5FA" w14:textId="77777777" w:rsidTr="006C731D">
        <w:trPr>
          <w:trHeight w:val="518"/>
        </w:trPr>
        <w:tc>
          <w:tcPr>
            <w:tcW w:w="2880" w:type="dxa"/>
            <w:gridSpan w:val="2"/>
            <w:shd w:val="clear" w:color="auto" w:fill="FFFFFF"/>
            <w:vAlign w:val="center"/>
          </w:tcPr>
          <w:p w14:paraId="6ABB5F27" w14:textId="61EC6BB8" w:rsidR="00B47E1B" w:rsidRDefault="00B47E1B" w:rsidP="00B47E1B">
            <w:pPr>
              <w:pStyle w:val="Header"/>
            </w:pPr>
            <w:r>
              <w:t>Justification of Reason for Revision and Market Impacts</w:t>
            </w:r>
          </w:p>
        </w:tc>
        <w:tc>
          <w:tcPr>
            <w:tcW w:w="7560" w:type="dxa"/>
            <w:gridSpan w:val="2"/>
            <w:vAlign w:val="center"/>
          </w:tcPr>
          <w:p w14:paraId="313E5647" w14:textId="0568EF6E" w:rsidR="00B47E1B" w:rsidRPr="00625E5D" w:rsidRDefault="00B47E1B" w:rsidP="00B47E1B">
            <w:pPr>
              <w:pStyle w:val="NormalArial"/>
              <w:spacing w:before="120" w:after="120"/>
              <w:rPr>
                <w:iCs/>
                <w:kern w:val="24"/>
              </w:rPr>
            </w:pPr>
            <w:r>
              <w:rPr>
                <w:iCs/>
                <w:kern w:val="24"/>
              </w:rPr>
              <w:t>The LEL definition is needed to differentiate this type of load from other types of Large Loads.  Due to the unique characteristics of LELs, they require specific rules, such as frequency and voltage ride-through requirements.</w:t>
            </w:r>
          </w:p>
        </w:tc>
      </w:tr>
      <w:tr w:rsidR="00B47E1B" w14:paraId="52AE94A7" w14:textId="77777777" w:rsidTr="006C731D">
        <w:trPr>
          <w:trHeight w:val="518"/>
        </w:trPr>
        <w:tc>
          <w:tcPr>
            <w:tcW w:w="2880" w:type="dxa"/>
            <w:gridSpan w:val="2"/>
            <w:shd w:val="clear" w:color="auto" w:fill="FFFFFF"/>
            <w:vAlign w:val="center"/>
          </w:tcPr>
          <w:p w14:paraId="7FEF71DC" w14:textId="133D8E94" w:rsidR="00B47E1B" w:rsidRDefault="00B47E1B" w:rsidP="00B47E1B">
            <w:pPr>
              <w:pStyle w:val="Header"/>
            </w:pPr>
            <w:r w:rsidRPr="0027027D">
              <w:lastRenderedPageBreak/>
              <w:t>PRS Decision</w:t>
            </w:r>
          </w:p>
        </w:tc>
        <w:tc>
          <w:tcPr>
            <w:tcW w:w="7560" w:type="dxa"/>
            <w:gridSpan w:val="2"/>
            <w:vAlign w:val="center"/>
          </w:tcPr>
          <w:p w14:paraId="1FEFEEF3" w14:textId="66C1B055" w:rsidR="00B47E1B" w:rsidRDefault="00B47E1B" w:rsidP="00B47E1B">
            <w:pPr>
              <w:pStyle w:val="NormalArial"/>
              <w:spacing w:before="120" w:after="120"/>
              <w:rPr>
                <w:iCs/>
                <w:kern w:val="24"/>
              </w:rPr>
            </w:pPr>
            <w:r w:rsidRPr="0027027D">
              <w:t xml:space="preserve">On </w:t>
            </w:r>
            <w:r>
              <w:t>12/10/25</w:t>
            </w:r>
            <w:r w:rsidRPr="0027027D">
              <w:t xml:space="preserve">, PRS voted </w:t>
            </w:r>
            <w:r>
              <w:t xml:space="preserve">unanimously </w:t>
            </w:r>
            <w:r w:rsidRPr="0027027D">
              <w:t>to table NPRR1</w:t>
            </w:r>
            <w:r>
              <w:t>308 and refer the issue to ROS</w:t>
            </w:r>
            <w:r w:rsidRPr="0027027D">
              <w:t>.</w:t>
            </w:r>
            <w:r>
              <w:t xml:space="preserve">  </w:t>
            </w:r>
            <w:r w:rsidRPr="0027027D">
              <w:t>All Market Segments participated in the vote.</w:t>
            </w:r>
          </w:p>
        </w:tc>
      </w:tr>
      <w:tr w:rsidR="00B47E1B" w14:paraId="70759D8E" w14:textId="77777777" w:rsidTr="00BC2D06">
        <w:trPr>
          <w:trHeight w:val="518"/>
        </w:trPr>
        <w:tc>
          <w:tcPr>
            <w:tcW w:w="2880" w:type="dxa"/>
            <w:gridSpan w:val="2"/>
            <w:tcBorders>
              <w:bottom w:val="single" w:sz="4" w:space="0" w:color="auto"/>
            </w:tcBorders>
            <w:shd w:val="clear" w:color="auto" w:fill="FFFFFF"/>
            <w:vAlign w:val="center"/>
          </w:tcPr>
          <w:p w14:paraId="52ABA8CD" w14:textId="27154BDF" w:rsidR="00B47E1B" w:rsidRDefault="00B47E1B" w:rsidP="00B47E1B">
            <w:pPr>
              <w:pStyle w:val="Header"/>
            </w:pPr>
            <w:r w:rsidRPr="0027027D">
              <w:t>Summary of PRS Discussion</w:t>
            </w:r>
          </w:p>
        </w:tc>
        <w:tc>
          <w:tcPr>
            <w:tcW w:w="7560" w:type="dxa"/>
            <w:gridSpan w:val="2"/>
            <w:tcBorders>
              <w:bottom w:val="single" w:sz="4" w:space="0" w:color="auto"/>
            </w:tcBorders>
            <w:vAlign w:val="center"/>
          </w:tcPr>
          <w:p w14:paraId="1E77AEB2" w14:textId="0B83963B" w:rsidR="00B47E1B" w:rsidRDefault="00B47E1B" w:rsidP="00B47E1B">
            <w:pPr>
              <w:pStyle w:val="NormalArial"/>
              <w:spacing w:before="120" w:after="120"/>
              <w:rPr>
                <w:iCs/>
                <w:kern w:val="24"/>
              </w:rPr>
            </w:pPr>
            <w:r w:rsidRPr="0027027D">
              <w:t xml:space="preserve">On </w:t>
            </w:r>
            <w:r>
              <w:t>12/10/25</w:t>
            </w:r>
            <w:r w:rsidRPr="0027027D">
              <w:t>, ERCOT Staff provided an overview of NPRR1</w:t>
            </w:r>
            <w:r>
              <w:t>308.  Participants requested additional review by ROS</w:t>
            </w:r>
            <w:r w:rsidR="00AD08D9">
              <w:t xml:space="preserve"> alongside the related NOGRR282</w:t>
            </w:r>
            <w:r>
              <w:t>.</w:t>
            </w:r>
          </w:p>
        </w:tc>
      </w:tr>
    </w:tbl>
    <w:p w14:paraId="5E67E32F" w14:textId="77777777" w:rsidR="006C731D" w:rsidRPr="006C731D" w:rsidRDefault="006C731D" w:rsidP="006C731D">
      <w:pPr>
        <w:spacing w:line="259" w:lineRule="auto"/>
        <w:rPr>
          <w:rFonts w:ascii="Arial" w:eastAsia="Calibri" w:hAnsi="Arial" w:cs="Arial"/>
          <w:kern w:val="2"/>
          <w:sz w:val="22"/>
          <w:szCs w:val="22"/>
          <w14:ligatures w14:val="standardContextual"/>
        </w:rPr>
      </w:pPr>
      <w:bookmarkStart w:id="0" w:name="_Hlk208944259"/>
      <w:bookmarkStart w:id="1" w:name="_Hlk215825546"/>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731D" w:rsidRPr="006C731D" w14:paraId="179498AD" w14:textId="77777777" w:rsidTr="00F51528">
        <w:trPr>
          <w:trHeight w:val="432"/>
        </w:trPr>
        <w:tc>
          <w:tcPr>
            <w:tcW w:w="10440" w:type="dxa"/>
            <w:gridSpan w:val="2"/>
            <w:shd w:val="clear" w:color="auto" w:fill="FFFFFF"/>
            <w:vAlign w:val="center"/>
          </w:tcPr>
          <w:p w14:paraId="5283710B" w14:textId="77777777" w:rsidR="006C731D" w:rsidRPr="006C731D" w:rsidRDefault="006C731D" w:rsidP="006C731D">
            <w:pPr>
              <w:ind w:hanging="2"/>
              <w:jc w:val="center"/>
              <w:rPr>
                <w:rFonts w:ascii="Arial" w:hAnsi="Arial"/>
                <w:b/>
              </w:rPr>
            </w:pPr>
            <w:r w:rsidRPr="006C731D">
              <w:rPr>
                <w:rFonts w:ascii="Arial" w:hAnsi="Arial"/>
                <w:b/>
              </w:rPr>
              <w:t>Opinions</w:t>
            </w:r>
          </w:p>
        </w:tc>
      </w:tr>
      <w:tr w:rsidR="006C731D" w:rsidRPr="006C731D" w14:paraId="7F96ABD0" w14:textId="77777777" w:rsidTr="00F51528">
        <w:trPr>
          <w:trHeight w:val="432"/>
        </w:trPr>
        <w:tc>
          <w:tcPr>
            <w:tcW w:w="2880" w:type="dxa"/>
            <w:shd w:val="clear" w:color="auto" w:fill="FFFFFF"/>
            <w:vAlign w:val="center"/>
          </w:tcPr>
          <w:p w14:paraId="3AB1EAFB" w14:textId="77777777" w:rsidR="006C731D" w:rsidRPr="006C731D" w:rsidRDefault="006C731D" w:rsidP="006C731D">
            <w:pPr>
              <w:tabs>
                <w:tab w:val="center" w:pos="4320"/>
                <w:tab w:val="right" w:pos="8640"/>
              </w:tabs>
              <w:spacing w:before="120" w:after="120"/>
              <w:rPr>
                <w:rFonts w:ascii="Arial" w:hAnsi="Arial"/>
                <w:b/>
                <w:bCs/>
              </w:rPr>
            </w:pPr>
            <w:r w:rsidRPr="006C731D">
              <w:rPr>
                <w:rFonts w:ascii="Arial" w:hAnsi="Arial"/>
                <w:b/>
                <w:bCs/>
              </w:rPr>
              <w:t>Credit Review</w:t>
            </w:r>
          </w:p>
        </w:tc>
        <w:tc>
          <w:tcPr>
            <w:tcW w:w="7560" w:type="dxa"/>
            <w:vAlign w:val="center"/>
          </w:tcPr>
          <w:p w14:paraId="5690799F" w14:textId="77777777" w:rsidR="006C731D" w:rsidRPr="006C731D" w:rsidRDefault="006C731D" w:rsidP="006C731D">
            <w:pPr>
              <w:spacing w:before="120" w:after="120"/>
              <w:ind w:hanging="2"/>
              <w:rPr>
                <w:rFonts w:ascii="Arial" w:hAnsi="Arial"/>
              </w:rPr>
            </w:pPr>
            <w:r w:rsidRPr="006C731D">
              <w:rPr>
                <w:rFonts w:ascii="Arial" w:hAnsi="Arial"/>
              </w:rPr>
              <w:t>To be determined</w:t>
            </w:r>
          </w:p>
        </w:tc>
      </w:tr>
      <w:tr w:rsidR="006C731D" w:rsidRPr="006C731D" w14:paraId="55C2216B" w14:textId="77777777" w:rsidTr="00F51528">
        <w:trPr>
          <w:trHeight w:val="432"/>
        </w:trPr>
        <w:tc>
          <w:tcPr>
            <w:tcW w:w="2880" w:type="dxa"/>
            <w:shd w:val="clear" w:color="auto" w:fill="FFFFFF"/>
            <w:vAlign w:val="center"/>
          </w:tcPr>
          <w:p w14:paraId="524A4FB6" w14:textId="77777777" w:rsidR="006C731D" w:rsidRPr="006C731D" w:rsidRDefault="006C731D" w:rsidP="006C731D">
            <w:pPr>
              <w:tabs>
                <w:tab w:val="center" w:pos="4320"/>
                <w:tab w:val="right" w:pos="8640"/>
              </w:tabs>
              <w:spacing w:before="120" w:after="120"/>
              <w:rPr>
                <w:rFonts w:ascii="Arial" w:hAnsi="Arial"/>
                <w:b/>
                <w:bCs/>
              </w:rPr>
            </w:pPr>
            <w:r w:rsidRPr="006C731D">
              <w:rPr>
                <w:rFonts w:ascii="Arial" w:hAnsi="Arial"/>
                <w:b/>
                <w:bCs/>
              </w:rPr>
              <w:t>Independent Market Monitor Opinion</w:t>
            </w:r>
          </w:p>
        </w:tc>
        <w:tc>
          <w:tcPr>
            <w:tcW w:w="7560" w:type="dxa"/>
            <w:vAlign w:val="center"/>
          </w:tcPr>
          <w:p w14:paraId="07E0CA6B" w14:textId="77777777" w:rsidR="006C731D" w:rsidRPr="006C731D" w:rsidRDefault="006C731D" w:rsidP="006C731D">
            <w:pPr>
              <w:spacing w:before="120" w:after="120"/>
              <w:ind w:hanging="2"/>
              <w:rPr>
                <w:rFonts w:ascii="Arial" w:hAnsi="Arial"/>
                <w:b/>
                <w:bCs/>
              </w:rPr>
            </w:pPr>
            <w:r w:rsidRPr="006C731D">
              <w:rPr>
                <w:rFonts w:ascii="Arial" w:hAnsi="Arial"/>
              </w:rPr>
              <w:t>To be determined</w:t>
            </w:r>
          </w:p>
        </w:tc>
      </w:tr>
      <w:tr w:rsidR="006C731D" w:rsidRPr="006C731D" w14:paraId="614133A6" w14:textId="77777777" w:rsidTr="00F51528">
        <w:trPr>
          <w:trHeight w:val="432"/>
        </w:trPr>
        <w:tc>
          <w:tcPr>
            <w:tcW w:w="2880" w:type="dxa"/>
            <w:shd w:val="clear" w:color="auto" w:fill="FFFFFF"/>
            <w:vAlign w:val="center"/>
          </w:tcPr>
          <w:p w14:paraId="1388E8B4" w14:textId="77777777" w:rsidR="006C731D" w:rsidRPr="006C731D" w:rsidRDefault="006C731D" w:rsidP="006C731D">
            <w:pPr>
              <w:tabs>
                <w:tab w:val="center" w:pos="4320"/>
                <w:tab w:val="right" w:pos="8640"/>
              </w:tabs>
              <w:spacing w:before="120" w:after="120"/>
              <w:rPr>
                <w:rFonts w:ascii="Arial" w:hAnsi="Arial"/>
                <w:b/>
                <w:bCs/>
              </w:rPr>
            </w:pPr>
            <w:r w:rsidRPr="006C731D">
              <w:rPr>
                <w:rFonts w:ascii="Arial" w:hAnsi="Arial"/>
                <w:b/>
                <w:bCs/>
              </w:rPr>
              <w:t>ERCOT Opinion</w:t>
            </w:r>
          </w:p>
        </w:tc>
        <w:tc>
          <w:tcPr>
            <w:tcW w:w="7560" w:type="dxa"/>
            <w:vAlign w:val="center"/>
          </w:tcPr>
          <w:p w14:paraId="06540B46" w14:textId="77777777" w:rsidR="006C731D" w:rsidRPr="006C731D" w:rsidRDefault="006C731D" w:rsidP="006C731D">
            <w:pPr>
              <w:spacing w:before="120" w:after="120"/>
              <w:ind w:hanging="2"/>
              <w:rPr>
                <w:rFonts w:ascii="Arial" w:hAnsi="Arial"/>
                <w:b/>
                <w:bCs/>
              </w:rPr>
            </w:pPr>
            <w:r w:rsidRPr="006C731D">
              <w:rPr>
                <w:rFonts w:ascii="Arial" w:hAnsi="Arial"/>
              </w:rPr>
              <w:t>To be determined</w:t>
            </w:r>
          </w:p>
        </w:tc>
      </w:tr>
      <w:tr w:rsidR="006C731D" w:rsidRPr="006C731D" w14:paraId="2B001545" w14:textId="77777777" w:rsidTr="00F51528">
        <w:trPr>
          <w:trHeight w:val="432"/>
        </w:trPr>
        <w:tc>
          <w:tcPr>
            <w:tcW w:w="2880" w:type="dxa"/>
            <w:shd w:val="clear" w:color="auto" w:fill="FFFFFF"/>
            <w:vAlign w:val="center"/>
          </w:tcPr>
          <w:p w14:paraId="1D67627D" w14:textId="77777777" w:rsidR="006C731D" w:rsidRPr="006C731D" w:rsidRDefault="006C731D" w:rsidP="006C731D">
            <w:pPr>
              <w:tabs>
                <w:tab w:val="center" w:pos="4320"/>
                <w:tab w:val="right" w:pos="8640"/>
              </w:tabs>
              <w:spacing w:before="120" w:after="120"/>
              <w:rPr>
                <w:rFonts w:ascii="Arial" w:hAnsi="Arial"/>
                <w:b/>
                <w:bCs/>
              </w:rPr>
            </w:pPr>
            <w:r w:rsidRPr="006C731D">
              <w:rPr>
                <w:rFonts w:ascii="Arial" w:hAnsi="Arial"/>
                <w:b/>
                <w:bCs/>
              </w:rPr>
              <w:t>ERCOT Market Impact Statement</w:t>
            </w:r>
          </w:p>
        </w:tc>
        <w:tc>
          <w:tcPr>
            <w:tcW w:w="7560" w:type="dxa"/>
            <w:vAlign w:val="center"/>
          </w:tcPr>
          <w:p w14:paraId="223A2091" w14:textId="77777777" w:rsidR="006C731D" w:rsidRPr="006C731D" w:rsidRDefault="006C731D" w:rsidP="006C731D">
            <w:pPr>
              <w:spacing w:before="120" w:after="120"/>
              <w:ind w:hanging="2"/>
              <w:rPr>
                <w:rFonts w:ascii="Arial" w:hAnsi="Arial"/>
                <w:b/>
                <w:bCs/>
              </w:rPr>
            </w:pPr>
            <w:r w:rsidRPr="006C731D">
              <w:rPr>
                <w:rFonts w:ascii="Arial" w:hAnsi="Arial"/>
              </w:rPr>
              <w:t>To be determined</w:t>
            </w:r>
          </w:p>
        </w:tc>
      </w:tr>
      <w:bookmarkEnd w:id="0"/>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0709FFCB" w:rsidR="008D394C" w:rsidRPr="008D394C" w:rsidRDefault="009A3772" w:rsidP="008D394C">
            <w:pPr>
              <w:pStyle w:val="Header"/>
              <w:jc w:val="center"/>
              <w:rPr>
                <w:bCs w:val="0"/>
              </w:rPr>
            </w:pPr>
            <w:bookmarkStart w:id="2" w:name="_Hlk154568842"/>
            <w:bookmarkEnd w:id="1"/>
            <w:r>
              <w:t>Sponsor</w:t>
            </w:r>
          </w:p>
        </w:tc>
      </w:tr>
      <w:tr w:rsidR="009A3772" w14:paraId="18960E6E" w14:textId="77777777" w:rsidTr="00D176CF">
        <w:trPr>
          <w:cantSplit/>
          <w:trHeight w:val="432"/>
        </w:trPr>
        <w:tc>
          <w:tcPr>
            <w:tcW w:w="2880" w:type="dxa"/>
            <w:shd w:val="clear" w:color="auto" w:fill="FFFFFF"/>
            <w:vAlign w:val="center"/>
          </w:tcPr>
          <w:p w14:paraId="3D988A51" w14:textId="25A6C1B3" w:rsidR="008D394C" w:rsidRPr="008D394C" w:rsidRDefault="009A3772" w:rsidP="008D394C">
            <w:pPr>
              <w:pStyle w:val="Header"/>
              <w:rPr>
                <w:bCs w:val="0"/>
              </w:rPr>
            </w:pPr>
            <w:r w:rsidRPr="00B93CA0">
              <w:rPr>
                <w:bCs w:val="0"/>
              </w:rPr>
              <w:t>Name</w:t>
            </w:r>
          </w:p>
        </w:tc>
        <w:tc>
          <w:tcPr>
            <w:tcW w:w="7560" w:type="dxa"/>
            <w:vAlign w:val="center"/>
          </w:tcPr>
          <w:p w14:paraId="1FFF1A06" w14:textId="1CFB87C5" w:rsidR="009A3772" w:rsidRDefault="004D2289">
            <w:pPr>
              <w:pStyle w:val="NormalArial"/>
            </w:pPr>
            <w:r>
              <w:t>Patrick Gravois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C930F6C" w:rsidR="009A3772" w:rsidRDefault="004D2289">
            <w:pPr>
              <w:pStyle w:val="NormalArial"/>
            </w:pPr>
            <w:hyperlink r:id="rId14" w:history="1">
              <w:r w:rsidRPr="00E97666">
                <w:rPr>
                  <w:rStyle w:val="Hyperlink"/>
                </w:rPr>
                <w:t>Patrick.Gravois@ercot.com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4159420" w:rsidR="009A3772" w:rsidRDefault="004D228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A4785B6" w:rsidR="009A3772" w:rsidRDefault="004D2289">
            <w:pPr>
              <w:pStyle w:val="NormalArial"/>
            </w:pPr>
            <w:r>
              <w:t>512-248-4695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FE1F2DD" w:rsidR="009A3772" w:rsidRDefault="004D2289">
            <w:pPr>
              <w:pStyle w:val="NormalArial"/>
            </w:pPr>
            <w:r>
              <w:t>Not applicable</w:t>
            </w:r>
          </w:p>
        </w:tc>
      </w:tr>
      <w:bookmarkEnd w:id="2"/>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F4C302F" w:rsidR="009A3772" w:rsidRPr="00D56D61" w:rsidRDefault="008D394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6703331" w:rsidR="009A3772" w:rsidRPr="00D56D61" w:rsidRDefault="008D394C">
            <w:pPr>
              <w:pStyle w:val="NormalArial"/>
            </w:pPr>
            <w:hyperlink r:id="rId15" w:history="1">
              <w:r w:rsidRPr="00292C24">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B262E91" w:rsidR="009A3772" w:rsidRDefault="008D394C">
            <w:pPr>
              <w:pStyle w:val="NormalArial"/>
            </w:pPr>
            <w:r>
              <w:t>512-248-6464</w:t>
            </w:r>
          </w:p>
        </w:tc>
      </w:tr>
    </w:tbl>
    <w:p w14:paraId="14FE2A6B" w14:textId="77777777" w:rsidR="006C731D" w:rsidRPr="006C731D" w:rsidRDefault="006C731D" w:rsidP="006C731D">
      <w:pPr>
        <w:tabs>
          <w:tab w:val="num" w:pos="0"/>
        </w:tabs>
        <w:spacing w:line="259" w:lineRule="auto"/>
        <w:rPr>
          <w:rFonts w:ascii="Arial" w:eastAsia="Calibri" w:hAnsi="Arial" w:cs="Arial"/>
          <w:kern w:val="2"/>
          <w:sz w:val="22"/>
          <w:szCs w:val="22"/>
          <w14:ligatures w14:val="standardContextual"/>
        </w:rPr>
      </w:pPr>
      <w:bookmarkStart w:id="3" w:name="_Hlk215825558"/>
      <w:bookmarkStart w:id="4" w:name="_Hlk208944269"/>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C731D" w:rsidRPr="006C731D" w14:paraId="2E4B7648" w14:textId="77777777" w:rsidTr="00F5152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ADF98C" w14:textId="77777777" w:rsidR="006C731D" w:rsidRPr="006C731D" w:rsidRDefault="006C731D" w:rsidP="006C731D">
            <w:pPr>
              <w:ind w:hanging="2"/>
              <w:jc w:val="center"/>
              <w:rPr>
                <w:rFonts w:ascii="Arial" w:hAnsi="Arial"/>
                <w:b/>
              </w:rPr>
            </w:pPr>
            <w:r w:rsidRPr="006C731D">
              <w:rPr>
                <w:rFonts w:ascii="Arial" w:hAnsi="Arial"/>
                <w:b/>
              </w:rPr>
              <w:t>Comments Received</w:t>
            </w:r>
          </w:p>
        </w:tc>
      </w:tr>
      <w:tr w:rsidR="006C731D" w:rsidRPr="006C731D" w14:paraId="38ADC086" w14:textId="77777777" w:rsidTr="00F5152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057CE7" w14:textId="77777777" w:rsidR="006C731D" w:rsidRPr="006C731D" w:rsidRDefault="006C731D" w:rsidP="006C731D">
            <w:pPr>
              <w:ind w:hanging="2"/>
              <w:rPr>
                <w:rFonts w:ascii="Arial" w:hAnsi="Arial"/>
                <w:bCs/>
              </w:rPr>
            </w:pPr>
            <w:r w:rsidRPr="006C731D">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D956E1B" w14:textId="77777777" w:rsidR="006C731D" w:rsidRPr="006C731D" w:rsidRDefault="006C731D" w:rsidP="006C731D">
            <w:pPr>
              <w:ind w:hanging="2"/>
              <w:rPr>
                <w:rFonts w:ascii="Arial" w:hAnsi="Arial"/>
                <w:b/>
              </w:rPr>
            </w:pPr>
            <w:r w:rsidRPr="006C731D">
              <w:rPr>
                <w:rFonts w:ascii="Arial" w:hAnsi="Arial"/>
                <w:b/>
              </w:rPr>
              <w:t>Comment Summary</w:t>
            </w:r>
          </w:p>
        </w:tc>
      </w:tr>
      <w:tr w:rsidR="006C731D" w:rsidRPr="006C731D" w14:paraId="6D14CC83" w14:textId="77777777" w:rsidTr="00F5152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BFAFCA" w14:textId="65E0CC8F" w:rsidR="006C731D" w:rsidRPr="006C731D" w:rsidRDefault="006C731D" w:rsidP="006C731D">
            <w:pPr>
              <w:spacing w:before="120" w:after="120"/>
              <w:rPr>
                <w:rFonts w:ascii="Arial" w:hAnsi="Arial"/>
              </w:rPr>
            </w:pPr>
            <w:r>
              <w:rPr>
                <w:rFonts w:ascii="Arial" w:hAnsi="Arial"/>
              </w:rPr>
              <w:t>Goog</w:t>
            </w:r>
            <w:r w:rsidR="00A66A93">
              <w:rPr>
                <w:rFonts w:ascii="Arial" w:hAnsi="Arial"/>
              </w:rPr>
              <w:t>l</w:t>
            </w:r>
            <w:r>
              <w:rPr>
                <w:rFonts w:ascii="Arial" w:hAnsi="Arial"/>
              </w:rPr>
              <w:t>e</w:t>
            </w:r>
            <w:r w:rsidRPr="006C731D">
              <w:rPr>
                <w:rFonts w:ascii="Arial" w:hAnsi="Arial"/>
              </w:rPr>
              <w:t xml:space="preserve"> </w:t>
            </w:r>
            <w:r>
              <w:rPr>
                <w:rFonts w:ascii="Arial" w:hAnsi="Arial"/>
              </w:rPr>
              <w:t>1204</w:t>
            </w:r>
            <w:r w:rsidRPr="006C731D">
              <w:rPr>
                <w:rFonts w:ascii="Arial" w:hAnsi="Arial"/>
              </w:rPr>
              <w:t>25</w:t>
            </w:r>
          </w:p>
        </w:tc>
        <w:tc>
          <w:tcPr>
            <w:tcW w:w="7560" w:type="dxa"/>
            <w:tcBorders>
              <w:top w:val="single" w:sz="4" w:space="0" w:color="auto"/>
              <w:left w:val="single" w:sz="4" w:space="0" w:color="auto"/>
              <w:bottom w:val="single" w:sz="4" w:space="0" w:color="auto"/>
              <w:right w:val="single" w:sz="4" w:space="0" w:color="auto"/>
            </w:tcBorders>
            <w:vAlign w:val="center"/>
          </w:tcPr>
          <w:p w14:paraId="60C7D3CA" w14:textId="156E62CA" w:rsidR="006C731D" w:rsidRPr="006C731D" w:rsidRDefault="006C731D" w:rsidP="006C731D">
            <w:pPr>
              <w:spacing w:before="120" w:after="120"/>
              <w:rPr>
                <w:rFonts w:ascii="Arial" w:hAnsi="Arial"/>
              </w:rPr>
            </w:pPr>
            <w:r>
              <w:rPr>
                <w:rFonts w:ascii="Arial" w:hAnsi="Arial"/>
              </w:rPr>
              <w:t>Presented discussion topics related to NPRR1308</w:t>
            </w:r>
            <w:r w:rsidR="00344F8B">
              <w:rPr>
                <w:rFonts w:ascii="Arial" w:hAnsi="Arial"/>
              </w:rPr>
              <w:t xml:space="preserve"> and system operating limits</w:t>
            </w:r>
          </w:p>
        </w:tc>
      </w:tr>
      <w:tr w:rsidR="00971D9F" w:rsidRPr="006C731D" w14:paraId="5C5568B4" w14:textId="77777777" w:rsidTr="00F5152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1C1E86D" w14:textId="03E24752" w:rsidR="00971D9F" w:rsidRDefault="00971D9F" w:rsidP="006C731D">
            <w:pPr>
              <w:spacing w:before="120" w:after="120"/>
              <w:rPr>
                <w:rFonts w:ascii="Arial" w:hAnsi="Arial"/>
              </w:rPr>
            </w:pPr>
            <w:r>
              <w:rPr>
                <w:rFonts w:ascii="Arial" w:hAnsi="Arial"/>
              </w:rPr>
              <w:lastRenderedPageBreak/>
              <w:t>ERCOT 121025</w:t>
            </w:r>
          </w:p>
        </w:tc>
        <w:tc>
          <w:tcPr>
            <w:tcW w:w="7560" w:type="dxa"/>
            <w:tcBorders>
              <w:top w:val="single" w:sz="4" w:space="0" w:color="auto"/>
              <w:left w:val="single" w:sz="4" w:space="0" w:color="auto"/>
              <w:bottom w:val="single" w:sz="4" w:space="0" w:color="auto"/>
              <w:right w:val="single" w:sz="4" w:space="0" w:color="auto"/>
            </w:tcBorders>
            <w:vAlign w:val="center"/>
          </w:tcPr>
          <w:p w14:paraId="36FE7EDB" w14:textId="659B73FA" w:rsidR="00971D9F" w:rsidRDefault="00971D9F" w:rsidP="006C731D">
            <w:pPr>
              <w:spacing w:before="120" w:after="120"/>
              <w:rPr>
                <w:rFonts w:ascii="Arial" w:hAnsi="Arial"/>
              </w:rPr>
            </w:pPr>
            <w:r>
              <w:rPr>
                <w:rFonts w:ascii="Arial" w:hAnsi="Arial"/>
              </w:rPr>
              <w:t>Responded to the 12/4/25 Google comments</w:t>
            </w:r>
          </w:p>
        </w:tc>
      </w:tr>
      <w:bookmarkEnd w:id="3"/>
    </w:tbl>
    <w:p w14:paraId="51F6BF84" w14:textId="77777777" w:rsidR="006C731D" w:rsidRPr="006C731D" w:rsidRDefault="006C731D" w:rsidP="006C731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731D" w:rsidRPr="006C731D" w14:paraId="547CB37C" w14:textId="77777777" w:rsidTr="00F51528">
        <w:trPr>
          <w:trHeight w:val="350"/>
        </w:trPr>
        <w:tc>
          <w:tcPr>
            <w:tcW w:w="10440" w:type="dxa"/>
            <w:tcBorders>
              <w:bottom w:val="single" w:sz="4" w:space="0" w:color="auto"/>
            </w:tcBorders>
            <w:shd w:val="clear" w:color="auto" w:fill="FFFFFF"/>
            <w:vAlign w:val="center"/>
          </w:tcPr>
          <w:bookmarkEnd w:id="4"/>
          <w:p w14:paraId="021E0399" w14:textId="77777777" w:rsidR="006C731D" w:rsidRPr="006C731D" w:rsidRDefault="006C731D" w:rsidP="006C731D">
            <w:pPr>
              <w:tabs>
                <w:tab w:val="center" w:pos="4320"/>
                <w:tab w:val="right" w:pos="8640"/>
              </w:tabs>
              <w:spacing w:line="278" w:lineRule="auto"/>
              <w:jc w:val="center"/>
              <w:rPr>
                <w:rFonts w:ascii="Arial" w:eastAsia="Aptos" w:hAnsi="Arial" w:cs="Arial"/>
                <w:b/>
                <w:bCs/>
                <w:color w:val="000000"/>
                <w:kern w:val="2"/>
                <w14:ligatures w14:val="standardContextual"/>
              </w:rPr>
            </w:pPr>
            <w:r w:rsidRPr="006C731D">
              <w:rPr>
                <w:rFonts w:ascii="Arial" w:eastAsia="Aptos" w:hAnsi="Arial" w:cs="Arial"/>
                <w:b/>
                <w:bCs/>
                <w:color w:val="000000"/>
                <w:kern w:val="2"/>
                <w14:ligatures w14:val="standardContextual"/>
              </w:rPr>
              <w:t>Market Rules Notes</w:t>
            </w:r>
          </w:p>
        </w:tc>
      </w:tr>
    </w:tbl>
    <w:p w14:paraId="66203B1B" w14:textId="37511208" w:rsidR="009A3772" w:rsidRPr="006C731D" w:rsidRDefault="006C731D" w:rsidP="006C731D">
      <w:pPr>
        <w:tabs>
          <w:tab w:val="num" w:pos="0"/>
        </w:tabs>
        <w:spacing w:before="120" w:after="120" w:line="278" w:lineRule="auto"/>
        <w:rPr>
          <w:rFonts w:ascii="Arial" w:eastAsia="Aptos" w:hAnsi="Arial" w:cs="Arial"/>
          <w:kern w:val="2"/>
          <w14:ligatures w14:val="standardContextual"/>
        </w:rPr>
      </w:pPr>
      <w:r>
        <w:rPr>
          <w:rFonts w:ascii="Arial" w:eastAsia="Aptos" w:hAnsi="Arial" w:cs="Arial"/>
          <w:kern w:val="2"/>
          <w14:ligatures w14:val="standardContextu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C14AC0C" w14:textId="77777777" w:rsidR="00E664BF" w:rsidRDefault="00E664BF" w:rsidP="00E664BF">
      <w:pPr>
        <w:pStyle w:val="Heading2"/>
        <w:numPr>
          <w:ilvl w:val="0"/>
          <w:numId w:val="0"/>
        </w:numPr>
      </w:pPr>
      <w:bookmarkStart w:id="5" w:name="_Toc73847662"/>
      <w:bookmarkStart w:id="6" w:name="_Toc118224377"/>
      <w:bookmarkStart w:id="7" w:name="_Toc118909445"/>
      <w:bookmarkStart w:id="8" w:name="_Toc205190238"/>
      <w:r>
        <w:t>2.1</w:t>
      </w:r>
      <w:r>
        <w:tab/>
        <w:t>DEFINITIONS</w:t>
      </w:r>
      <w:bookmarkEnd w:id="5"/>
      <w:bookmarkEnd w:id="6"/>
      <w:bookmarkEnd w:id="7"/>
      <w:bookmarkEnd w:id="8"/>
    </w:p>
    <w:p w14:paraId="551437AF" w14:textId="77777777" w:rsidR="006406EE" w:rsidRPr="006406EE" w:rsidRDefault="006406EE" w:rsidP="006406EE">
      <w:pPr>
        <w:tabs>
          <w:tab w:val="left" w:pos="900"/>
        </w:tabs>
        <w:spacing w:before="240" w:after="240"/>
        <w:ind w:left="907" w:hanging="907"/>
        <w:outlineLvl w:val="1"/>
        <w:rPr>
          <w:b/>
          <w:szCs w:val="20"/>
        </w:rPr>
      </w:pPr>
      <w:r w:rsidRPr="006406EE">
        <w:rPr>
          <w:b/>
          <w:szCs w:val="20"/>
        </w:rPr>
        <w:t>Large Load</w:t>
      </w:r>
    </w:p>
    <w:p w14:paraId="03A92891" w14:textId="77777777" w:rsidR="006406EE" w:rsidRPr="006406EE" w:rsidRDefault="006406EE" w:rsidP="006406EE">
      <w:pPr>
        <w:spacing w:after="240"/>
        <w:rPr>
          <w:szCs w:val="20"/>
        </w:rPr>
      </w:pPr>
      <w:r w:rsidRPr="006406EE">
        <w:rPr>
          <w:szCs w:val="20"/>
        </w:rPr>
        <w:t>One or more Facilities at a single site with an aggregate peak Demand greater than or equal to 75 MW behind one or more common Points of Interconnection (POIs) or Service Delivery Points.</w:t>
      </w:r>
    </w:p>
    <w:p w14:paraId="3C42D40A" w14:textId="6E776621" w:rsidR="00E0511F" w:rsidRPr="006406EE" w:rsidRDefault="00E0511F" w:rsidP="00E0511F">
      <w:pPr>
        <w:pStyle w:val="H3"/>
        <w:ind w:hanging="720"/>
        <w:rPr>
          <w:ins w:id="9" w:author="ERCOT" w:date="2025-11-07T11:47:00Z" w16du:dateUtc="2025-11-07T17:47:00Z"/>
          <w:lang w:val="x-none" w:eastAsia="x-none"/>
        </w:rPr>
      </w:pPr>
      <w:ins w:id="10" w:author="ERCOT" w:date="2025-11-07T11:47:00Z" w16du:dateUtc="2025-11-07T17:47:00Z">
        <w:r w:rsidRPr="006406EE">
          <w:rPr>
            <w:lang w:val="x-none" w:eastAsia="x-none"/>
          </w:rPr>
          <w:t>Large Electronic Load</w:t>
        </w:r>
        <w:r>
          <w:rPr>
            <w:lang w:val="x-none" w:eastAsia="x-none"/>
          </w:rPr>
          <w:t xml:space="preserve"> (LEL)</w:t>
        </w:r>
      </w:ins>
    </w:p>
    <w:p w14:paraId="6ACD5454" w14:textId="77777777" w:rsidR="00E0511F" w:rsidRDefault="00E0511F" w:rsidP="00E0511F">
      <w:pPr>
        <w:pStyle w:val="BodyText"/>
        <w:ind w:left="360"/>
      </w:pPr>
      <w:ins w:id="11" w:author="ERCOT" w:date="2025-11-07T11:47:00Z" w16du:dateUtc="2025-11-07T17:47:00Z">
        <w:r>
          <w:t>A Large Load in which 50% or greater of the Demand at the site consists of power electronic based load, specifically computational load, such as data centers and cryptocurrency mining facilities.</w:t>
        </w:r>
      </w:ins>
    </w:p>
    <w:p w14:paraId="792F5CB2" w14:textId="77777777" w:rsidR="00E0511F" w:rsidRPr="00E0511F" w:rsidRDefault="00E0511F" w:rsidP="00E0511F">
      <w:pPr>
        <w:keepNext/>
        <w:tabs>
          <w:tab w:val="left" w:pos="720"/>
        </w:tabs>
        <w:spacing w:before="240" w:after="360"/>
        <w:outlineLvl w:val="1"/>
        <w:rPr>
          <w:b/>
          <w:szCs w:val="20"/>
        </w:rPr>
      </w:pPr>
      <w:bookmarkStart w:id="12" w:name="_Toc118224650"/>
      <w:bookmarkStart w:id="13" w:name="_Toc118909718"/>
      <w:bookmarkStart w:id="14" w:name="_Toc205190567"/>
      <w:r w:rsidRPr="00E0511F">
        <w:rPr>
          <w:b/>
          <w:szCs w:val="20"/>
        </w:rPr>
        <w:t>2.2</w:t>
      </w:r>
      <w:r w:rsidRPr="00E0511F">
        <w:rPr>
          <w:b/>
          <w:szCs w:val="20"/>
        </w:rPr>
        <w:tab/>
        <w:t>ACRONYMS AND ABBREVIATIONS</w:t>
      </w:r>
      <w:bookmarkEnd w:id="12"/>
      <w:bookmarkEnd w:id="13"/>
      <w:bookmarkEnd w:id="14"/>
    </w:p>
    <w:p w14:paraId="79F6FFBF" w14:textId="5A24AB5D" w:rsidR="004D2289" w:rsidRPr="008D394C" w:rsidRDefault="00E0511F" w:rsidP="008D394C">
      <w:pPr>
        <w:tabs>
          <w:tab w:val="left" w:pos="2160"/>
        </w:tabs>
        <w:rPr>
          <w:szCs w:val="20"/>
        </w:rPr>
      </w:pPr>
      <w:ins w:id="15" w:author="ERCOT" w:date="2025-11-07T11:48:00Z" w16du:dateUtc="2025-11-07T17:48:00Z">
        <w:r>
          <w:rPr>
            <w:b/>
            <w:szCs w:val="20"/>
          </w:rPr>
          <w:t>LEL</w:t>
        </w:r>
      </w:ins>
      <w:r w:rsidRPr="00E0511F">
        <w:rPr>
          <w:b/>
          <w:szCs w:val="20"/>
        </w:rPr>
        <w:tab/>
      </w:r>
      <w:ins w:id="16" w:author="ERCOT" w:date="2025-11-07T11:48:00Z" w16du:dateUtc="2025-11-07T17:48:00Z">
        <w:r>
          <w:rPr>
            <w:szCs w:val="20"/>
          </w:rPr>
          <w:t>Large Electronic Load</w:t>
        </w:r>
      </w:ins>
    </w:p>
    <w:sectPr w:rsidR="004D2289" w:rsidRPr="008D394C">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C2615" w14:textId="77777777" w:rsidR="008B539A" w:rsidRDefault="008B539A">
      <w:r>
        <w:separator/>
      </w:r>
    </w:p>
  </w:endnote>
  <w:endnote w:type="continuationSeparator" w:id="0">
    <w:p w14:paraId="313B8B96" w14:textId="77777777" w:rsidR="008B539A" w:rsidRDefault="008B5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1F66433" w:rsidR="00D176CF" w:rsidRDefault="008D394C">
    <w:pPr>
      <w:pStyle w:val="Footer"/>
      <w:tabs>
        <w:tab w:val="clear" w:pos="4320"/>
        <w:tab w:val="clear" w:pos="8640"/>
        <w:tab w:val="right" w:pos="9360"/>
      </w:tabs>
      <w:rPr>
        <w:rFonts w:ascii="Arial" w:hAnsi="Arial" w:cs="Arial"/>
        <w:sz w:val="18"/>
      </w:rPr>
    </w:pPr>
    <w:r>
      <w:rPr>
        <w:rFonts w:ascii="Arial" w:hAnsi="Arial" w:cs="Arial"/>
        <w:sz w:val="18"/>
      </w:rPr>
      <w:t>1308</w:t>
    </w:r>
    <w:r w:rsidR="00D176CF">
      <w:rPr>
        <w:rFonts w:ascii="Arial" w:hAnsi="Arial" w:cs="Arial"/>
        <w:sz w:val="18"/>
      </w:rPr>
      <w:t>NPRR</w:t>
    </w:r>
    <w:r>
      <w:rPr>
        <w:rFonts w:ascii="Arial" w:hAnsi="Arial" w:cs="Arial"/>
        <w:sz w:val="18"/>
      </w:rPr>
      <w:t>-0</w:t>
    </w:r>
    <w:r w:rsidR="00971D9F">
      <w:rPr>
        <w:rFonts w:ascii="Arial" w:hAnsi="Arial" w:cs="Arial"/>
        <w:sz w:val="18"/>
      </w:rPr>
      <w:t>6</w:t>
    </w:r>
    <w:r w:rsidR="006C731D">
      <w:rPr>
        <w:rFonts w:ascii="Arial" w:hAnsi="Arial" w:cs="Arial"/>
        <w:sz w:val="18"/>
      </w:rPr>
      <w:t xml:space="preserve"> PRS Report</w:t>
    </w:r>
    <w:r>
      <w:rPr>
        <w:rFonts w:ascii="Arial" w:hAnsi="Arial" w:cs="Arial"/>
        <w:sz w:val="18"/>
      </w:rPr>
      <w:t xml:space="preserve"> 1</w:t>
    </w:r>
    <w:r w:rsidR="006C731D">
      <w:rPr>
        <w:rFonts w:ascii="Arial" w:hAnsi="Arial" w:cs="Arial"/>
        <w:sz w:val="18"/>
      </w:rPr>
      <w:t>210</w:t>
    </w:r>
    <w:r>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A759A" w14:textId="77777777" w:rsidR="008B539A" w:rsidRDefault="008B539A">
      <w:r>
        <w:separator/>
      </w:r>
    </w:p>
  </w:footnote>
  <w:footnote w:type="continuationSeparator" w:id="0">
    <w:p w14:paraId="519CBD15" w14:textId="77777777" w:rsidR="008B539A" w:rsidRDefault="008B5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99CBAE5" w:rsidR="00D176CF" w:rsidRDefault="006C731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65D0E"/>
    <w:rsid w:val="00176375"/>
    <w:rsid w:val="0017783C"/>
    <w:rsid w:val="0019314C"/>
    <w:rsid w:val="001F38F0"/>
    <w:rsid w:val="00216025"/>
    <w:rsid w:val="00237430"/>
    <w:rsid w:val="002375EB"/>
    <w:rsid w:val="0026307D"/>
    <w:rsid w:val="00276A99"/>
    <w:rsid w:val="00286AD9"/>
    <w:rsid w:val="002966F3"/>
    <w:rsid w:val="002B69F3"/>
    <w:rsid w:val="002B763A"/>
    <w:rsid w:val="002D382A"/>
    <w:rsid w:val="002F1EDD"/>
    <w:rsid w:val="003013F2"/>
    <w:rsid w:val="0030232A"/>
    <w:rsid w:val="0030694A"/>
    <w:rsid w:val="003069F4"/>
    <w:rsid w:val="00344F8B"/>
    <w:rsid w:val="00360920"/>
    <w:rsid w:val="0036643B"/>
    <w:rsid w:val="003718B8"/>
    <w:rsid w:val="00384709"/>
    <w:rsid w:val="00386C35"/>
    <w:rsid w:val="00397C58"/>
    <w:rsid w:val="003A23FD"/>
    <w:rsid w:val="003A3D77"/>
    <w:rsid w:val="003B5AED"/>
    <w:rsid w:val="003C6B7B"/>
    <w:rsid w:val="004135BD"/>
    <w:rsid w:val="004302A4"/>
    <w:rsid w:val="004463BA"/>
    <w:rsid w:val="00447087"/>
    <w:rsid w:val="004822D4"/>
    <w:rsid w:val="0049290B"/>
    <w:rsid w:val="004A4451"/>
    <w:rsid w:val="004D2289"/>
    <w:rsid w:val="004D3958"/>
    <w:rsid w:val="005008DF"/>
    <w:rsid w:val="005045D0"/>
    <w:rsid w:val="00534C6C"/>
    <w:rsid w:val="0055501D"/>
    <w:rsid w:val="00555554"/>
    <w:rsid w:val="005841C0"/>
    <w:rsid w:val="0059260F"/>
    <w:rsid w:val="005E5074"/>
    <w:rsid w:val="00612E4F"/>
    <w:rsid w:val="00613501"/>
    <w:rsid w:val="00615D5E"/>
    <w:rsid w:val="00622E99"/>
    <w:rsid w:val="006240AB"/>
    <w:rsid w:val="00625E5D"/>
    <w:rsid w:val="006263A2"/>
    <w:rsid w:val="006406EE"/>
    <w:rsid w:val="00642DCD"/>
    <w:rsid w:val="00657C61"/>
    <w:rsid w:val="0066370F"/>
    <w:rsid w:val="006709BB"/>
    <w:rsid w:val="006A0784"/>
    <w:rsid w:val="006A697B"/>
    <w:rsid w:val="006B4DDE"/>
    <w:rsid w:val="006C731D"/>
    <w:rsid w:val="006E4597"/>
    <w:rsid w:val="00743968"/>
    <w:rsid w:val="00773B63"/>
    <w:rsid w:val="00785415"/>
    <w:rsid w:val="00786294"/>
    <w:rsid w:val="00791CB9"/>
    <w:rsid w:val="00793130"/>
    <w:rsid w:val="00797DEE"/>
    <w:rsid w:val="007A1BE1"/>
    <w:rsid w:val="007B2080"/>
    <w:rsid w:val="007B20F1"/>
    <w:rsid w:val="007B3233"/>
    <w:rsid w:val="007B5A42"/>
    <w:rsid w:val="007C199B"/>
    <w:rsid w:val="007D3073"/>
    <w:rsid w:val="007D64B9"/>
    <w:rsid w:val="007D72D4"/>
    <w:rsid w:val="007E0452"/>
    <w:rsid w:val="008070C0"/>
    <w:rsid w:val="00811C12"/>
    <w:rsid w:val="00845778"/>
    <w:rsid w:val="00882395"/>
    <w:rsid w:val="00887E28"/>
    <w:rsid w:val="008B539A"/>
    <w:rsid w:val="008D394C"/>
    <w:rsid w:val="008D5C3A"/>
    <w:rsid w:val="008E2870"/>
    <w:rsid w:val="008E6DA2"/>
    <w:rsid w:val="008F6DD5"/>
    <w:rsid w:val="00907B1E"/>
    <w:rsid w:val="00943AFD"/>
    <w:rsid w:val="00963A51"/>
    <w:rsid w:val="00971D9F"/>
    <w:rsid w:val="00983B6E"/>
    <w:rsid w:val="009936F8"/>
    <w:rsid w:val="009A3772"/>
    <w:rsid w:val="009A7766"/>
    <w:rsid w:val="009D17F0"/>
    <w:rsid w:val="009F1584"/>
    <w:rsid w:val="00A42796"/>
    <w:rsid w:val="00A471EB"/>
    <w:rsid w:val="00A5311D"/>
    <w:rsid w:val="00A66A93"/>
    <w:rsid w:val="00AA3259"/>
    <w:rsid w:val="00AC11CC"/>
    <w:rsid w:val="00AD08D9"/>
    <w:rsid w:val="00AD134F"/>
    <w:rsid w:val="00AD3B58"/>
    <w:rsid w:val="00AF3373"/>
    <w:rsid w:val="00AF56C6"/>
    <w:rsid w:val="00AF7CB2"/>
    <w:rsid w:val="00B032E8"/>
    <w:rsid w:val="00B1200E"/>
    <w:rsid w:val="00B47E1B"/>
    <w:rsid w:val="00B57F96"/>
    <w:rsid w:val="00B61841"/>
    <w:rsid w:val="00B67892"/>
    <w:rsid w:val="00B72ED0"/>
    <w:rsid w:val="00BA4D33"/>
    <w:rsid w:val="00BC2D06"/>
    <w:rsid w:val="00C714C2"/>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DA2D56"/>
    <w:rsid w:val="00DF21F9"/>
    <w:rsid w:val="00E0511F"/>
    <w:rsid w:val="00E14D47"/>
    <w:rsid w:val="00E1641C"/>
    <w:rsid w:val="00E26708"/>
    <w:rsid w:val="00E34958"/>
    <w:rsid w:val="00E37AB0"/>
    <w:rsid w:val="00E664BF"/>
    <w:rsid w:val="00E71C39"/>
    <w:rsid w:val="00EA56E6"/>
    <w:rsid w:val="00EA694D"/>
    <w:rsid w:val="00EC335F"/>
    <w:rsid w:val="00EC48FB"/>
    <w:rsid w:val="00ED3965"/>
    <w:rsid w:val="00EF232A"/>
    <w:rsid w:val="00F05A69"/>
    <w:rsid w:val="00F43FFD"/>
    <w:rsid w:val="00F44236"/>
    <w:rsid w:val="00F51806"/>
    <w:rsid w:val="00F52517"/>
    <w:rsid w:val="00F54140"/>
    <w:rsid w:val="00F7612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0C849B92"/>
  <w15:chartTrackingRefBased/>
  <w15:docId w15:val="{28D6644D-EB91-4945-9F92-637C54A5A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E664BF"/>
    <w:rPr>
      <w:b/>
      <w:sz w:val="24"/>
    </w:rPr>
  </w:style>
  <w:style w:type="character" w:customStyle="1" w:styleId="H3Char">
    <w:name w:val="H3 Char"/>
    <w:link w:val="H3"/>
    <w:rsid w:val="006406EE"/>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406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0447937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0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cory.phillips@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Patrick.Gravois@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529</Words>
  <Characters>3145</Characters>
  <Application>Microsoft Office Word</Application>
  <DocSecurity>4</DocSecurity>
  <Lines>142</Lines>
  <Paragraphs>108</Paragraphs>
  <ScaleCrop>false</ScaleCrop>
  <Company/>
  <LinksUpToDate>false</LinksUpToDate>
  <CharactersWithSpaces>3566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Phillips</dc:creator>
  <cp:keywords/>
  <cp:lastModifiedBy>ERCOT</cp:lastModifiedBy>
  <cp:revision>2</cp:revision>
  <dcterms:created xsi:type="dcterms:W3CDTF">2025-12-15T01:46:00Z</dcterms:created>
  <dcterms:modified xsi:type="dcterms:W3CDTF">2025-12-15T01:46:00Z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2025-12-05T16:59:37Z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564d0a93-9e8f-4da1-ba70-7f6e75b03bc3</vt:lpwstr>
  </property>
  <property fmtid="{D5CDD505-2E9C-101B-9397-08002B2CF9AE}" pid="8" name="MSIP_Label_c144db1d-993e-40da-980d-6eea152adc50_ContentBits">
    <vt:lpwstr>0</vt:lpwstr>
  </property>
  <property fmtid="{D5CDD505-2E9C-101B-9397-08002B2CF9AE}" pid="9" name="MSIP_Label_c144db1d-993e-40da-980d-6eea152adc50_Tag">
    <vt:lpwstr>10, 0, 1, 1</vt:lpwstr>
  </property>
</Properties>
</file>